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D7F" w:rsidRDefault="00ED3D7F" w:rsidP="00ED3D7F">
      <w:pPr>
        <w:rPr>
          <w:rFonts w:asciiTheme="minorHAnsi" w:hAnsiTheme="minorHAnsi" w:cstheme="minorHAnsi"/>
          <w:sz w:val="22"/>
        </w:rPr>
      </w:pPr>
    </w:p>
    <w:p w:rsidR="0039719D" w:rsidRPr="0039719D" w:rsidRDefault="0039719D" w:rsidP="0039719D">
      <w:pPr>
        <w:spacing w:after="0" w:line="240" w:lineRule="auto"/>
        <w:ind w:left="-142"/>
        <w:jc w:val="right"/>
        <w:rPr>
          <w:rFonts w:asciiTheme="minorHAnsi" w:hAnsiTheme="minorHAnsi" w:cstheme="minorHAnsi"/>
          <w:sz w:val="22"/>
        </w:rPr>
      </w:pPr>
      <w:r w:rsidRPr="0039719D">
        <w:rPr>
          <w:rFonts w:asciiTheme="minorHAnsi" w:hAnsiTheme="minorHAnsi" w:cstheme="minorHAnsi"/>
          <w:sz w:val="22"/>
        </w:rPr>
        <w:t xml:space="preserve">Príloha č. </w:t>
      </w:r>
      <w:r w:rsidR="00757C1C">
        <w:rPr>
          <w:rFonts w:asciiTheme="minorHAnsi" w:hAnsiTheme="minorHAnsi" w:cstheme="minorHAnsi"/>
          <w:sz w:val="22"/>
        </w:rPr>
        <w:t>30</w:t>
      </w:r>
    </w:p>
    <w:p w:rsidR="00BA273E" w:rsidRPr="00E84B6B" w:rsidRDefault="00BA273E" w:rsidP="00BA273E">
      <w:pPr>
        <w:spacing w:after="0"/>
        <w:ind w:left="-142"/>
        <w:jc w:val="center"/>
        <w:rPr>
          <w:rFonts w:asciiTheme="minorHAnsi" w:hAnsiTheme="minorHAnsi" w:cstheme="minorHAnsi"/>
          <w:b/>
          <w:sz w:val="22"/>
        </w:rPr>
      </w:pPr>
      <w:r w:rsidRPr="00E84B6B">
        <w:rPr>
          <w:rFonts w:asciiTheme="minorHAnsi" w:hAnsiTheme="minorHAnsi" w:cstheme="minorHAnsi"/>
          <w:b/>
          <w:sz w:val="22"/>
        </w:rPr>
        <w:t xml:space="preserve">MINISTERSTVO </w:t>
      </w:r>
      <w:r w:rsidRPr="00E84B6B">
        <w:rPr>
          <w:rFonts w:asciiTheme="minorHAnsi" w:hAnsiTheme="minorHAnsi" w:cstheme="minorHAnsi"/>
          <w:b/>
          <w:caps/>
          <w:sz w:val="22"/>
        </w:rPr>
        <w:t xml:space="preserve">Pôdohospodárstva a rozvoja vidieka </w:t>
      </w:r>
      <w:r w:rsidRPr="00E84B6B">
        <w:rPr>
          <w:rFonts w:asciiTheme="minorHAnsi" w:hAnsiTheme="minorHAnsi" w:cstheme="minorHAnsi"/>
          <w:b/>
          <w:sz w:val="22"/>
        </w:rPr>
        <w:t>SLOVENSKEJ REPUBLIKY</w:t>
      </w:r>
    </w:p>
    <w:p w:rsidR="00BA273E" w:rsidRPr="00E84B6B" w:rsidRDefault="00BA273E" w:rsidP="00BA273E">
      <w:pPr>
        <w:spacing w:after="0"/>
        <w:ind w:left="-142"/>
        <w:jc w:val="center"/>
        <w:rPr>
          <w:rFonts w:asciiTheme="minorHAnsi" w:hAnsiTheme="minorHAnsi" w:cstheme="minorHAnsi"/>
          <w:b/>
          <w:sz w:val="22"/>
        </w:rPr>
      </w:pPr>
      <w:r w:rsidRPr="00E84B6B">
        <w:rPr>
          <w:rFonts w:asciiTheme="minorHAnsi" w:hAnsiTheme="minorHAnsi" w:cstheme="minorHAnsi"/>
          <w:b/>
          <w:sz w:val="22"/>
        </w:rPr>
        <w:t>sekcia programov regionálneho rozvoja</w:t>
      </w:r>
    </w:p>
    <w:p w:rsidR="00BA273E" w:rsidRDefault="00BA273E" w:rsidP="00BA273E">
      <w:pPr>
        <w:spacing w:after="0"/>
        <w:ind w:left="-142"/>
        <w:jc w:val="center"/>
        <w:rPr>
          <w:rFonts w:asciiTheme="minorHAnsi" w:hAnsiTheme="minorHAnsi" w:cstheme="minorHAnsi"/>
          <w:sz w:val="22"/>
        </w:rPr>
      </w:pPr>
      <w:proofErr w:type="spellStart"/>
      <w:r w:rsidRPr="00E84B6B">
        <w:rPr>
          <w:rFonts w:asciiTheme="minorHAnsi" w:hAnsiTheme="minorHAnsi" w:cstheme="minorHAnsi"/>
          <w:sz w:val="22"/>
        </w:rPr>
        <w:t>Dobrovičova</w:t>
      </w:r>
      <w:proofErr w:type="spellEnd"/>
      <w:r w:rsidRPr="00E84B6B">
        <w:rPr>
          <w:rFonts w:asciiTheme="minorHAnsi" w:hAnsiTheme="minorHAnsi" w:cstheme="minorHAnsi"/>
          <w:sz w:val="22"/>
        </w:rPr>
        <w:t xml:space="preserve"> 12, 812 66 Bratislava</w:t>
      </w:r>
      <w:r w:rsidR="00E84B6B">
        <w:rPr>
          <w:rFonts w:asciiTheme="minorHAnsi" w:hAnsiTheme="minorHAnsi" w:cstheme="minorHAnsi"/>
          <w:sz w:val="22"/>
        </w:rPr>
        <w:t xml:space="preserve"> </w:t>
      </w:r>
    </w:p>
    <w:p w:rsidR="00E84B6B" w:rsidRPr="00E84B6B" w:rsidRDefault="00E84B6B" w:rsidP="00BA273E">
      <w:pPr>
        <w:spacing w:after="0"/>
        <w:ind w:left="-142"/>
        <w:jc w:val="center"/>
        <w:rPr>
          <w:rFonts w:asciiTheme="minorHAnsi" w:hAnsiTheme="minorHAnsi" w:cstheme="minorHAnsi"/>
          <w:b/>
          <w:sz w:val="22"/>
        </w:rPr>
      </w:pPr>
      <w:r w:rsidRPr="00E84B6B">
        <w:rPr>
          <w:rFonts w:asciiTheme="minorHAnsi" w:hAnsiTheme="minorHAnsi" w:cstheme="minorHAnsi"/>
          <w:sz w:val="22"/>
          <w:highlight w:val="lightGray"/>
        </w:rPr>
        <w:t>(v prípade SO uviesť názov a adresu SO)</w:t>
      </w:r>
    </w:p>
    <w:p w:rsidR="00BA273E" w:rsidRPr="00E84B6B" w:rsidRDefault="00BA273E" w:rsidP="00BA273E">
      <w:pPr>
        <w:spacing w:after="0"/>
        <w:ind w:left="-142"/>
        <w:jc w:val="center"/>
        <w:rPr>
          <w:rFonts w:asciiTheme="minorHAnsi" w:hAnsiTheme="minorHAnsi" w:cstheme="minorHAnsi"/>
          <w:b/>
          <w:sz w:val="22"/>
        </w:rPr>
      </w:pPr>
    </w:p>
    <w:p w:rsidR="00BA273E" w:rsidRPr="00E84B6B" w:rsidRDefault="00BA273E" w:rsidP="00BA273E">
      <w:pPr>
        <w:spacing w:after="0"/>
        <w:ind w:left="-142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E84B6B">
        <w:rPr>
          <w:rFonts w:asciiTheme="minorHAnsi" w:hAnsiTheme="minorHAnsi" w:cstheme="minorHAnsi"/>
          <w:b/>
          <w:sz w:val="28"/>
          <w:szCs w:val="28"/>
        </w:rPr>
        <w:t>Záznam o poučení zástupcu partnera</w:t>
      </w:r>
    </w:p>
    <w:p w:rsidR="00BA273E" w:rsidRPr="00E84B6B" w:rsidRDefault="00BA273E" w:rsidP="00BA273E">
      <w:pPr>
        <w:spacing w:after="0"/>
        <w:jc w:val="center"/>
        <w:rPr>
          <w:rFonts w:asciiTheme="minorHAnsi" w:hAnsiTheme="minorHAnsi" w:cstheme="minorHAnsi"/>
          <w:b/>
          <w:sz w:val="22"/>
        </w:rPr>
      </w:pPr>
    </w:p>
    <w:p w:rsidR="00BA273E" w:rsidRPr="00E84B6B" w:rsidRDefault="00BA273E" w:rsidP="00BA273E">
      <w:pPr>
        <w:spacing w:after="0"/>
        <w:jc w:val="both"/>
        <w:rPr>
          <w:rFonts w:asciiTheme="minorHAnsi" w:hAnsiTheme="minorHAnsi" w:cstheme="minorHAnsi"/>
          <w:sz w:val="22"/>
        </w:rPr>
      </w:pPr>
      <w:r w:rsidRPr="00E84B6B">
        <w:rPr>
          <w:rFonts w:asciiTheme="minorHAnsi" w:hAnsiTheme="minorHAnsi" w:cstheme="minorHAnsi"/>
          <w:sz w:val="22"/>
        </w:rPr>
        <w:t xml:space="preserve">Zástupca partnera, zúčastňujúci sa na procese odborného hodnotenia žiadostí o nenávratný finančný príspevok v rámci Prioritnej osi </w:t>
      </w:r>
      <w:r w:rsidRPr="00E84B6B">
        <w:rPr>
          <w:rFonts w:asciiTheme="minorHAnsi" w:hAnsiTheme="minorHAnsi" w:cstheme="minorHAnsi"/>
          <w:sz w:val="22"/>
          <w:highlight w:val="lightGray"/>
        </w:rPr>
        <w:t>x</w:t>
      </w:r>
      <w:r w:rsidRPr="00E84B6B">
        <w:rPr>
          <w:rFonts w:asciiTheme="minorHAnsi" w:hAnsiTheme="minorHAnsi" w:cstheme="minorHAnsi"/>
          <w:sz w:val="22"/>
        </w:rPr>
        <w:t xml:space="preserve">, špecifického cieľa </w:t>
      </w:r>
      <w:proofErr w:type="spellStart"/>
      <w:r w:rsidRPr="00E84B6B">
        <w:rPr>
          <w:rFonts w:asciiTheme="minorHAnsi" w:hAnsiTheme="minorHAnsi" w:cstheme="minorHAnsi"/>
          <w:sz w:val="22"/>
          <w:highlight w:val="lightGray"/>
        </w:rPr>
        <w:t>x.x.x</w:t>
      </w:r>
      <w:proofErr w:type="spellEnd"/>
      <w:r w:rsidRPr="00E84B6B">
        <w:rPr>
          <w:rFonts w:asciiTheme="minorHAnsi" w:hAnsiTheme="minorHAnsi" w:cstheme="minorHAnsi"/>
          <w:sz w:val="22"/>
        </w:rPr>
        <w:t xml:space="preserve"> Integrovaného regionálneho operačného programu (ďalej len „proces odborného hodnotenia“ alebo „odborné hodnotenie“) v postavení pozorovateľa, </w:t>
      </w:r>
      <w:r w:rsidRPr="00E84B6B">
        <w:rPr>
          <w:rFonts w:asciiTheme="minorHAnsi" w:hAnsiTheme="minorHAnsi" w:cstheme="minorHAnsi"/>
          <w:b/>
          <w:sz w:val="22"/>
        </w:rPr>
        <w:t>je povinný</w:t>
      </w:r>
      <w:r w:rsidRPr="00E84B6B">
        <w:rPr>
          <w:rFonts w:asciiTheme="minorHAnsi" w:hAnsiTheme="minorHAnsi" w:cstheme="minorHAnsi"/>
          <w:sz w:val="22"/>
        </w:rPr>
        <w:t>:</w:t>
      </w:r>
    </w:p>
    <w:p w:rsidR="00BA273E" w:rsidRPr="00E84B6B" w:rsidRDefault="00BA273E" w:rsidP="00BA273E">
      <w:pPr>
        <w:pStyle w:val="Odsekzoznamu"/>
        <w:numPr>
          <w:ilvl w:val="0"/>
          <w:numId w:val="1"/>
        </w:numPr>
        <w:spacing w:after="0" w:line="276" w:lineRule="auto"/>
        <w:ind w:left="284" w:hanging="284"/>
        <w:jc w:val="both"/>
        <w:rPr>
          <w:rFonts w:cstheme="minorHAnsi"/>
        </w:rPr>
      </w:pPr>
      <w:r w:rsidRPr="00E84B6B">
        <w:rPr>
          <w:rFonts w:cstheme="minorHAnsi"/>
        </w:rPr>
        <w:t xml:space="preserve">zúčastniť sa na základnom poučení o postavení zástupcu partnera organizovanom </w:t>
      </w:r>
      <w:r w:rsidRPr="00E84B6B">
        <w:rPr>
          <w:rFonts w:cstheme="minorHAnsi"/>
          <w:highlight w:val="lightGray"/>
        </w:rPr>
        <w:t>Riadiacim orgánom / Sprostredkovateľským orgánom</w:t>
      </w:r>
      <w:r w:rsidRPr="00E84B6B">
        <w:rPr>
          <w:rStyle w:val="Odkaznapoznmkupodiarou"/>
          <w:rFonts w:cstheme="minorHAnsi"/>
          <w:highlight w:val="lightGray"/>
        </w:rPr>
        <w:footnoteReference w:id="1"/>
      </w:r>
      <w:r w:rsidRPr="00E84B6B">
        <w:rPr>
          <w:rFonts w:cstheme="minorHAnsi"/>
        </w:rPr>
        <w:t xml:space="preserve"> pre Integrovaný regionálny operačný program (ďalej len „</w:t>
      </w:r>
      <w:r w:rsidRPr="00E84B6B">
        <w:rPr>
          <w:rFonts w:cstheme="minorHAnsi"/>
          <w:highlight w:val="lightGray"/>
        </w:rPr>
        <w:t>RO/SO</w:t>
      </w:r>
      <w:r w:rsidRPr="00E84B6B">
        <w:rPr>
          <w:rFonts w:cstheme="minorHAnsi"/>
        </w:rPr>
        <w:t>“);</w:t>
      </w:r>
    </w:p>
    <w:p w:rsidR="00BA273E" w:rsidRPr="00E84B6B" w:rsidRDefault="00BA273E" w:rsidP="00BA273E">
      <w:pPr>
        <w:pStyle w:val="Odsekzoznamu"/>
        <w:numPr>
          <w:ilvl w:val="0"/>
          <w:numId w:val="1"/>
        </w:numPr>
        <w:spacing w:after="0" w:line="276" w:lineRule="auto"/>
        <w:ind w:left="284" w:hanging="284"/>
        <w:jc w:val="both"/>
        <w:rPr>
          <w:rFonts w:cstheme="minorHAnsi"/>
        </w:rPr>
      </w:pPr>
      <w:r w:rsidRPr="00E84B6B">
        <w:rPr>
          <w:rFonts w:cstheme="minorHAnsi"/>
        </w:rPr>
        <w:t xml:space="preserve">rešpektovať pravidlá účasti na procese odborného hodnotenia uvedené v tomto zázname, vrátane informácií a pravidiel poskytnutých </w:t>
      </w:r>
      <w:r w:rsidRPr="00E84B6B">
        <w:rPr>
          <w:rFonts w:cstheme="minorHAnsi"/>
          <w:highlight w:val="lightGray"/>
        </w:rPr>
        <w:t>RO/SO</w:t>
      </w:r>
      <w:r w:rsidRPr="00E84B6B">
        <w:rPr>
          <w:rFonts w:cstheme="minorHAnsi"/>
        </w:rPr>
        <w:t xml:space="preserve"> pred začiatkom procesu odborného hodnotenia;</w:t>
      </w:r>
    </w:p>
    <w:p w:rsidR="00BA273E" w:rsidRPr="00E84B6B" w:rsidRDefault="00BA273E" w:rsidP="00BA273E">
      <w:pPr>
        <w:pStyle w:val="Odsekzoznamu"/>
        <w:numPr>
          <w:ilvl w:val="0"/>
          <w:numId w:val="1"/>
        </w:numPr>
        <w:spacing w:after="0" w:line="276" w:lineRule="auto"/>
        <w:ind w:left="284" w:hanging="284"/>
        <w:jc w:val="both"/>
        <w:rPr>
          <w:rFonts w:cstheme="minorHAnsi"/>
          <w:i/>
        </w:rPr>
      </w:pPr>
      <w:r w:rsidRPr="00E84B6B">
        <w:rPr>
          <w:rFonts w:cstheme="minorHAnsi"/>
        </w:rPr>
        <w:t>oboznámiť sa so základnými pravidlami výkonu odborného hodnotenia v súlade s </w:t>
      </w:r>
      <w:r w:rsidRPr="00E84B6B">
        <w:rPr>
          <w:rFonts w:cstheme="minorHAnsi"/>
          <w:i/>
        </w:rPr>
        <w:t xml:space="preserve">Príručkou pre odborných hodnotiteľov </w:t>
      </w:r>
      <w:r w:rsidR="00E84B6B" w:rsidRPr="00E84B6B">
        <w:rPr>
          <w:rFonts w:cstheme="minorHAnsi"/>
          <w:i/>
        </w:rPr>
        <w:t xml:space="preserve">žiadostí o nenávratný finančný príspevok </w:t>
      </w:r>
      <w:r w:rsidRPr="00E84B6B">
        <w:rPr>
          <w:rFonts w:cstheme="minorHAnsi"/>
          <w:i/>
        </w:rPr>
        <w:t xml:space="preserve">Integrovaného regionálneho operačného programu; </w:t>
      </w:r>
    </w:p>
    <w:p w:rsidR="00BA273E" w:rsidRPr="00E84B6B" w:rsidRDefault="00BA273E" w:rsidP="00BA273E">
      <w:pPr>
        <w:pStyle w:val="Odsekzoznamu"/>
        <w:numPr>
          <w:ilvl w:val="0"/>
          <w:numId w:val="1"/>
        </w:numPr>
        <w:spacing w:after="0" w:line="276" w:lineRule="auto"/>
        <w:ind w:left="284" w:hanging="284"/>
        <w:jc w:val="both"/>
        <w:rPr>
          <w:rFonts w:cstheme="minorHAnsi"/>
        </w:rPr>
      </w:pPr>
      <w:r w:rsidRPr="00E84B6B">
        <w:rPr>
          <w:rFonts w:cstheme="minorHAnsi"/>
        </w:rPr>
        <w:t xml:space="preserve">pred účasťou na procese odborného hodnotenia podpísať </w:t>
      </w:r>
      <w:r w:rsidRPr="00E84B6B">
        <w:rPr>
          <w:rFonts w:cstheme="minorHAnsi"/>
          <w:i/>
        </w:rPr>
        <w:t>Čestné vyhlásenie o nestrannosti, zachovaní dôvernosti informácií a vylúčení konfliktu záujmov</w:t>
      </w:r>
      <w:r w:rsidRPr="00E84B6B">
        <w:rPr>
          <w:rStyle w:val="Odkaznapoznmkupodiarou"/>
          <w:rFonts w:cstheme="minorHAnsi"/>
          <w:i/>
        </w:rPr>
        <w:footnoteReference w:id="2"/>
      </w:r>
      <w:r w:rsidRPr="00E84B6B">
        <w:rPr>
          <w:rFonts w:cstheme="minorHAnsi"/>
        </w:rPr>
        <w:t>;</w:t>
      </w:r>
    </w:p>
    <w:p w:rsidR="00BA273E" w:rsidRPr="00E84B6B" w:rsidRDefault="00BA273E" w:rsidP="00BA273E">
      <w:pPr>
        <w:pStyle w:val="Odsekzoznamu"/>
        <w:numPr>
          <w:ilvl w:val="0"/>
          <w:numId w:val="1"/>
        </w:numPr>
        <w:spacing w:after="0" w:line="276" w:lineRule="auto"/>
        <w:ind w:left="284" w:hanging="284"/>
        <w:jc w:val="both"/>
        <w:rPr>
          <w:rFonts w:cstheme="minorHAnsi"/>
        </w:rPr>
      </w:pPr>
      <w:r w:rsidRPr="00E84B6B">
        <w:rPr>
          <w:rFonts w:cstheme="minorHAnsi"/>
        </w:rPr>
        <w:t>dodržiavať všetky ustanovenia vyplývajúce z </w:t>
      </w:r>
      <w:r w:rsidRPr="00E84B6B">
        <w:rPr>
          <w:rFonts w:cstheme="minorHAnsi"/>
          <w:i/>
        </w:rPr>
        <w:t>Čestného vyhlásenia o nestrannosti, zachovaní dôvernosti informácií a vylúčení konfliktu záujmov</w:t>
      </w:r>
      <w:r w:rsidRPr="00E84B6B">
        <w:rPr>
          <w:rFonts w:cstheme="minorHAnsi"/>
        </w:rPr>
        <w:t>;</w:t>
      </w:r>
    </w:p>
    <w:p w:rsidR="00BA273E" w:rsidRPr="00E84B6B" w:rsidRDefault="00BA273E" w:rsidP="00BA273E">
      <w:pPr>
        <w:pStyle w:val="Odsekzoznamu"/>
        <w:numPr>
          <w:ilvl w:val="0"/>
          <w:numId w:val="1"/>
        </w:numPr>
        <w:spacing w:after="0" w:line="276" w:lineRule="auto"/>
        <w:ind w:left="284" w:hanging="284"/>
        <w:jc w:val="both"/>
        <w:rPr>
          <w:rFonts w:cstheme="minorHAnsi"/>
        </w:rPr>
      </w:pPr>
      <w:r w:rsidRPr="00E84B6B">
        <w:rPr>
          <w:rFonts w:cstheme="minorHAnsi"/>
        </w:rPr>
        <w:t xml:space="preserve">oznámiť konflikt záujmov v prípade jeho identifikácie bezodkladne zástupcovi </w:t>
      </w:r>
      <w:r w:rsidR="00E84B6B" w:rsidRPr="00E84B6B">
        <w:rPr>
          <w:rFonts w:cstheme="minorHAnsi"/>
          <w:highlight w:val="lightGray"/>
        </w:rPr>
        <w:t>RO/</w:t>
      </w:r>
      <w:r w:rsidRPr="00E84B6B">
        <w:rPr>
          <w:rFonts w:cstheme="minorHAnsi"/>
          <w:highlight w:val="lightGray"/>
        </w:rPr>
        <w:t>SO</w:t>
      </w:r>
      <w:r w:rsidRPr="00E84B6B">
        <w:rPr>
          <w:rStyle w:val="Odkaznapoznmkupodiarou"/>
          <w:rFonts w:cstheme="minorHAnsi"/>
        </w:rPr>
        <w:footnoteReference w:id="3"/>
      </w:r>
      <w:r w:rsidRPr="00E84B6B">
        <w:rPr>
          <w:rFonts w:cstheme="minorHAnsi"/>
        </w:rPr>
        <w:t>;</w:t>
      </w:r>
    </w:p>
    <w:p w:rsidR="00BA273E" w:rsidRPr="00E84B6B" w:rsidRDefault="00BA273E" w:rsidP="00BA273E">
      <w:pPr>
        <w:pStyle w:val="Odsekzoznamu"/>
        <w:numPr>
          <w:ilvl w:val="0"/>
          <w:numId w:val="1"/>
        </w:numPr>
        <w:spacing w:after="0" w:line="276" w:lineRule="auto"/>
        <w:ind w:left="284" w:hanging="284"/>
        <w:jc w:val="both"/>
        <w:rPr>
          <w:rFonts w:cstheme="minorHAnsi"/>
        </w:rPr>
      </w:pPr>
      <w:r w:rsidRPr="00E84B6B">
        <w:rPr>
          <w:rFonts w:cstheme="minorHAnsi"/>
        </w:rPr>
        <w:t xml:space="preserve">oznámiť identifikované nedodržanie postupov pre výkon odborného hodnotenia bezodkladne zástupcovi </w:t>
      </w:r>
      <w:r w:rsidR="00E84B6B" w:rsidRPr="00E84B6B">
        <w:rPr>
          <w:rFonts w:cstheme="minorHAnsi"/>
          <w:highlight w:val="lightGray"/>
        </w:rPr>
        <w:t>RO/</w:t>
      </w:r>
      <w:r w:rsidRPr="00E84B6B">
        <w:rPr>
          <w:rFonts w:cstheme="minorHAnsi"/>
          <w:highlight w:val="lightGray"/>
        </w:rPr>
        <w:t>SO</w:t>
      </w:r>
      <w:r w:rsidRPr="00E84B6B">
        <w:rPr>
          <w:rStyle w:val="Odkaznapoznmkupodiarou"/>
          <w:rFonts w:cstheme="minorHAnsi"/>
        </w:rPr>
        <w:footnoteReference w:id="4"/>
      </w:r>
      <w:r w:rsidRPr="00E84B6B">
        <w:rPr>
          <w:rFonts w:cstheme="minorHAnsi"/>
        </w:rPr>
        <w:t>;</w:t>
      </w:r>
    </w:p>
    <w:p w:rsidR="00BA273E" w:rsidRPr="00E84B6B" w:rsidRDefault="00BA273E" w:rsidP="00BA273E">
      <w:pPr>
        <w:pStyle w:val="Odsekzoznamu"/>
        <w:numPr>
          <w:ilvl w:val="0"/>
          <w:numId w:val="1"/>
        </w:numPr>
        <w:spacing w:after="0" w:line="276" w:lineRule="auto"/>
        <w:ind w:left="284" w:hanging="284"/>
        <w:jc w:val="both"/>
        <w:rPr>
          <w:rFonts w:cstheme="minorHAnsi"/>
        </w:rPr>
      </w:pPr>
      <w:r w:rsidRPr="00E84B6B">
        <w:rPr>
          <w:rFonts w:cstheme="minorHAnsi"/>
        </w:rPr>
        <w:t xml:space="preserve">oznámiť iné závažné skutočnosti nasvedčujúce tomu, že odborné hodnotenie neprebieha transparentným spôsobom, bezodkladne zástupcovi </w:t>
      </w:r>
      <w:r w:rsidR="00E84B6B" w:rsidRPr="00E84B6B">
        <w:rPr>
          <w:rFonts w:cstheme="minorHAnsi"/>
          <w:highlight w:val="lightGray"/>
        </w:rPr>
        <w:t>RO/</w:t>
      </w:r>
      <w:r w:rsidRPr="00E84B6B">
        <w:rPr>
          <w:rFonts w:cstheme="minorHAnsi"/>
          <w:highlight w:val="lightGray"/>
        </w:rPr>
        <w:t>SO</w:t>
      </w:r>
      <w:r w:rsidRPr="00E84B6B">
        <w:rPr>
          <w:rFonts w:cstheme="minorHAnsi"/>
        </w:rPr>
        <w:t>;</w:t>
      </w:r>
    </w:p>
    <w:p w:rsidR="00BA273E" w:rsidRPr="00E84B6B" w:rsidRDefault="00BA273E" w:rsidP="00BA273E">
      <w:pPr>
        <w:pStyle w:val="Odsekzoznamu"/>
        <w:numPr>
          <w:ilvl w:val="0"/>
          <w:numId w:val="1"/>
        </w:numPr>
        <w:spacing w:after="0" w:line="276" w:lineRule="auto"/>
        <w:ind w:left="284" w:hanging="284"/>
        <w:jc w:val="both"/>
        <w:rPr>
          <w:rFonts w:cstheme="minorHAnsi"/>
        </w:rPr>
      </w:pPr>
      <w:r w:rsidRPr="00E84B6B">
        <w:rPr>
          <w:rFonts w:cstheme="minorHAnsi"/>
        </w:rPr>
        <w:t xml:space="preserve">predložiť </w:t>
      </w:r>
      <w:r w:rsidR="00E84B6B" w:rsidRPr="00E84B6B">
        <w:rPr>
          <w:rFonts w:cstheme="minorHAnsi"/>
          <w:highlight w:val="lightGray"/>
        </w:rPr>
        <w:t>RO/</w:t>
      </w:r>
      <w:r w:rsidRPr="00E84B6B">
        <w:rPr>
          <w:rFonts w:cstheme="minorHAnsi"/>
          <w:highlight w:val="lightGray"/>
        </w:rPr>
        <w:t>SO</w:t>
      </w:r>
      <w:r w:rsidRPr="00E84B6B">
        <w:rPr>
          <w:rFonts w:cstheme="minorHAnsi"/>
        </w:rPr>
        <w:t xml:space="preserve"> identifikované zistenia v písomnej podobe, vrátane označenia dôkazov (popisu dôvodov), ktoré viedli k identifikácii zistení;</w:t>
      </w:r>
    </w:p>
    <w:p w:rsidR="00BA273E" w:rsidRPr="00E84B6B" w:rsidRDefault="00BA273E" w:rsidP="00BA273E">
      <w:pPr>
        <w:pStyle w:val="Odsekzoznamu"/>
        <w:numPr>
          <w:ilvl w:val="0"/>
          <w:numId w:val="1"/>
        </w:numPr>
        <w:spacing w:after="0" w:line="276" w:lineRule="auto"/>
        <w:ind w:left="284" w:hanging="284"/>
        <w:jc w:val="both"/>
        <w:rPr>
          <w:rFonts w:cstheme="minorHAnsi"/>
        </w:rPr>
      </w:pPr>
      <w:r w:rsidRPr="00E84B6B">
        <w:rPr>
          <w:rFonts w:cstheme="minorHAnsi"/>
        </w:rPr>
        <w:t>neovplyvňovať odborných hodnotiteľov a nerušiť výkon odborného hodnotenia.</w:t>
      </w:r>
    </w:p>
    <w:p w:rsidR="00BA273E" w:rsidRPr="00E84B6B" w:rsidRDefault="00BA273E" w:rsidP="00BA273E">
      <w:pPr>
        <w:spacing w:after="0"/>
        <w:jc w:val="both"/>
        <w:rPr>
          <w:rFonts w:asciiTheme="minorHAnsi" w:hAnsiTheme="minorHAnsi" w:cstheme="minorHAnsi"/>
          <w:sz w:val="22"/>
        </w:rPr>
      </w:pPr>
    </w:p>
    <w:p w:rsidR="00BA273E" w:rsidRPr="00E84B6B" w:rsidRDefault="00BA273E" w:rsidP="00BA273E">
      <w:pPr>
        <w:spacing w:after="0"/>
        <w:jc w:val="both"/>
        <w:rPr>
          <w:rFonts w:asciiTheme="minorHAnsi" w:hAnsiTheme="minorHAnsi" w:cstheme="minorHAnsi"/>
          <w:sz w:val="22"/>
        </w:rPr>
      </w:pPr>
    </w:p>
    <w:p w:rsidR="00BA273E" w:rsidRPr="00E84B6B" w:rsidRDefault="00BA273E" w:rsidP="00BA273E">
      <w:pPr>
        <w:spacing w:after="0"/>
        <w:jc w:val="both"/>
        <w:rPr>
          <w:rFonts w:asciiTheme="minorHAnsi" w:hAnsiTheme="minorHAnsi" w:cstheme="minorHAnsi"/>
          <w:sz w:val="22"/>
        </w:rPr>
      </w:pPr>
      <w:r w:rsidRPr="00E84B6B">
        <w:rPr>
          <w:rFonts w:asciiTheme="minorHAnsi" w:hAnsiTheme="minorHAnsi" w:cstheme="minorHAnsi"/>
          <w:sz w:val="22"/>
        </w:rPr>
        <w:t xml:space="preserve">Zástupca partnera, zúčastňujúci sa na procese odborného hodnotenia zároveň </w:t>
      </w:r>
      <w:r w:rsidRPr="00E84B6B">
        <w:rPr>
          <w:rFonts w:asciiTheme="minorHAnsi" w:hAnsiTheme="minorHAnsi" w:cstheme="minorHAnsi"/>
          <w:sz w:val="22"/>
        </w:rPr>
        <w:br/>
      </w:r>
      <w:r w:rsidRPr="00E84B6B">
        <w:rPr>
          <w:rFonts w:asciiTheme="minorHAnsi" w:hAnsiTheme="minorHAnsi" w:cstheme="minorHAnsi"/>
          <w:b/>
          <w:sz w:val="22"/>
        </w:rPr>
        <w:t>berie na vedomie</w:t>
      </w:r>
      <w:r w:rsidRPr="00E84B6B">
        <w:rPr>
          <w:rFonts w:asciiTheme="minorHAnsi" w:hAnsiTheme="minorHAnsi" w:cstheme="minorHAnsi"/>
          <w:sz w:val="22"/>
        </w:rPr>
        <w:t>, že:</w:t>
      </w:r>
    </w:p>
    <w:p w:rsidR="00BA273E" w:rsidRPr="00E84B6B" w:rsidRDefault="00BA273E" w:rsidP="00BA273E">
      <w:pPr>
        <w:pStyle w:val="Odsekzoznamu"/>
        <w:numPr>
          <w:ilvl w:val="0"/>
          <w:numId w:val="2"/>
        </w:numPr>
        <w:spacing w:after="0" w:line="276" w:lineRule="auto"/>
        <w:ind w:left="284" w:hanging="284"/>
        <w:jc w:val="both"/>
        <w:rPr>
          <w:rFonts w:cstheme="minorHAnsi"/>
        </w:rPr>
      </w:pPr>
      <w:r w:rsidRPr="00E84B6B">
        <w:rPr>
          <w:rFonts w:cstheme="minorHAnsi"/>
        </w:rPr>
        <w:lastRenderedPageBreak/>
        <w:t xml:space="preserve">v prípade, ak aj po predchádzajúcom upozornení zo strany </w:t>
      </w:r>
      <w:r w:rsidR="00E84B6B" w:rsidRPr="00E84B6B">
        <w:rPr>
          <w:rFonts w:cstheme="minorHAnsi"/>
          <w:highlight w:val="lightGray"/>
        </w:rPr>
        <w:t>RO/</w:t>
      </w:r>
      <w:r w:rsidRPr="00E84B6B">
        <w:rPr>
          <w:rFonts w:cstheme="minorHAnsi"/>
          <w:highlight w:val="lightGray"/>
        </w:rPr>
        <w:t>SO</w:t>
      </w:r>
      <w:r w:rsidRPr="00E84B6B">
        <w:rPr>
          <w:rFonts w:cstheme="minorHAnsi"/>
        </w:rPr>
        <w:t xml:space="preserve"> opakovane narúša proces odborného hodnotenia, čím znemožňuje jeho nerušený priebeh, je </w:t>
      </w:r>
      <w:r w:rsidR="00E84B6B" w:rsidRPr="00E84B6B">
        <w:rPr>
          <w:rFonts w:cstheme="minorHAnsi"/>
          <w:highlight w:val="lightGray"/>
        </w:rPr>
        <w:t>RO/</w:t>
      </w:r>
      <w:r w:rsidRPr="00E84B6B">
        <w:rPr>
          <w:rFonts w:cstheme="minorHAnsi"/>
          <w:highlight w:val="lightGray"/>
        </w:rPr>
        <w:t>SO</w:t>
      </w:r>
      <w:r w:rsidRPr="00E84B6B">
        <w:rPr>
          <w:rFonts w:cstheme="minorHAnsi"/>
        </w:rPr>
        <w:t xml:space="preserve"> oprávnený zástupcu partnera vylúčiť z procesu odborného hodnotenia, pričom dôvody vylúčenia uvedie </w:t>
      </w:r>
      <w:r w:rsidR="00E84B6B" w:rsidRPr="00E84B6B">
        <w:rPr>
          <w:rFonts w:cstheme="minorHAnsi"/>
          <w:highlight w:val="lightGray"/>
        </w:rPr>
        <w:t>RO/</w:t>
      </w:r>
      <w:r w:rsidRPr="00E84B6B">
        <w:rPr>
          <w:rFonts w:cstheme="minorHAnsi"/>
          <w:highlight w:val="lightGray"/>
        </w:rPr>
        <w:t>SO</w:t>
      </w:r>
      <w:r w:rsidRPr="00E84B6B">
        <w:rPr>
          <w:rFonts w:cstheme="minorHAnsi"/>
        </w:rPr>
        <w:t xml:space="preserve"> v oznámení o vylúčení, ktoré odovzdá dotknutému zástupcovi partnerov a ktoré súčasne zasiela e-mailom na adresu </w:t>
      </w:r>
      <w:hyperlink r:id="rId8" w:history="1">
        <w:r w:rsidRPr="00E84B6B">
          <w:rPr>
            <w:rStyle w:val="Hypertextovprepojenie"/>
            <w:rFonts w:cstheme="minorHAnsi"/>
          </w:rPr>
          <w:t>splnomocnenec_ros@minv.sk</w:t>
        </w:r>
      </w:hyperlink>
      <w:r w:rsidRPr="00E84B6B">
        <w:rPr>
          <w:rFonts w:cstheme="minorHAnsi"/>
        </w:rPr>
        <w:t>.</w:t>
      </w:r>
    </w:p>
    <w:p w:rsidR="00BA273E" w:rsidRPr="00E84B6B" w:rsidRDefault="00BA273E" w:rsidP="00BA273E">
      <w:pPr>
        <w:pStyle w:val="Odsekzoznamu"/>
        <w:spacing w:after="0" w:line="276" w:lineRule="auto"/>
        <w:ind w:left="284"/>
        <w:jc w:val="both"/>
        <w:rPr>
          <w:rFonts w:cstheme="minorHAnsi"/>
        </w:rPr>
      </w:pPr>
    </w:p>
    <w:tbl>
      <w:tblPr>
        <w:tblStyle w:val="Mriekatabuky"/>
        <w:tblW w:w="9199" w:type="dxa"/>
        <w:tblLook w:val="04A0" w:firstRow="1" w:lastRow="0" w:firstColumn="1" w:lastColumn="0" w:noHBand="0" w:noVBand="1"/>
      </w:tblPr>
      <w:tblGrid>
        <w:gridCol w:w="4361"/>
        <w:gridCol w:w="4838"/>
      </w:tblGrid>
      <w:tr w:rsidR="00BA273E" w:rsidRPr="00E84B6B" w:rsidTr="00E84B6B">
        <w:trPr>
          <w:trHeight w:val="311"/>
        </w:trPr>
        <w:tc>
          <w:tcPr>
            <w:tcW w:w="4361" w:type="dxa"/>
            <w:shd w:val="clear" w:color="auto" w:fill="B8CCE4" w:themeFill="accent1" w:themeFillTint="66"/>
          </w:tcPr>
          <w:p w:rsidR="00BA273E" w:rsidRPr="00E84B6B" w:rsidRDefault="00BA273E" w:rsidP="00E84B6B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E84B6B">
              <w:rPr>
                <w:rFonts w:asciiTheme="minorHAnsi" w:hAnsiTheme="minorHAnsi" w:cstheme="minorHAnsi"/>
                <w:b/>
              </w:rPr>
              <w:t>Meno a priezvisko, titul zástupcu partnera</w:t>
            </w:r>
          </w:p>
        </w:tc>
        <w:tc>
          <w:tcPr>
            <w:tcW w:w="4838" w:type="dxa"/>
          </w:tcPr>
          <w:p w:rsidR="00BA273E" w:rsidRPr="00E84B6B" w:rsidRDefault="00BA273E" w:rsidP="006C5189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BA273E" w:rsidRPr="00E84B6B" w:rsidTr="00E84B6B">
        <w:trPr>
          <w:trHeight w:val="311"/>
        </w:trPr>
        <w:tc>
          <w:tcPr>
            <w:tcW w:w="4361" w:type="dxa"/>
            <w:shd w:val="clear" w:color="auto" w:fill="B8CCE4" w:themeFill="accent1" w:themeFillTint="66"/>
          </w:tcPr>
          <w:p w:rsidR="00BA273E" w:rsidRPr="00E84B6B" w:rsidRDefault="00BA273E" w:rsidP="00E84B6B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E84B6B">
              <w:rPr>
                <w:rFonts w:asciiTheme="minorHAnsi" w:hAnsiTheme="minorHAnsi" w:cstheme="minorHAnsi"/>
                <w:b/>
              </w:rPr>
              <w:t>Inštitúcia, ktorá zástupcu partnera nominovala</w:t>
            </w:r>
          </w:p>
        </w:tc>
        <w:tc>
          <w:tcPr>
            <w:tcW w:w="4838" w:type="dxa"/>
          </w:tcPr>
          <w:p w:rsidR="00BA273E" w:rsidRPr="00E84B6B" w:rsidRDefault="00BA273E" w:rsidP="006C5189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BA273E" w:rsidRPr="00E84B6B" w:rsidTr="00E84B6B">
        <w:trPr>
          <w:trHeight w:val="311"/>
        </w:trPr>
        <w:tc>
          <w:tcPr>
            <w:tcW w:w="4361" w:type="dxa"/>
            <w:shd w:val="clear" w:color="auto" w:fill="B8CCE4" w:themeFill="accent1" w:themeFillTint="66"/>
          </w:tcPr>
          <w:p w:rsidR="00BA273E" w:rsidRPr="00E84B6B" w:rsidRDefault="00BA273E" w:rsidP="00E84B6B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E84B6B">
              <w:rPr>
                <w:rFonts w:asciiTheme="minorHAnsi" w:hAnsiTheme="minorHAnsi" w:cstheme="minorHAnsi"/>
                <w:b/>
              </w:rPr>
              <w:t>Podpis zástupcu partnera</w:t>
            </w:r>
          </w:p>
        </w:tc>
        <w:tc>
          <w:tcPr>
            <w:tcW w:w="4838" w:type="dxa"/>
          </w:tcPr>
          <w:p w:rsidR="00BA273E" w:rsidRPr="00E84B6B" w:rsidRDefault="00BA273E" w:rsidP="006C5189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BA273E" w:rsidRPr="00E84B6B" w:rsidTr="00E84B6B">
        <w:trPr>
          <w:trHeight w:val="292"/>
        </w:trPr>
        <w:tc>
          <w:tcPr>
            <w:tcW w:w="4361" w:type="dxa"/>
            <w:shd w:val="clear" w:color="auto" w:fill="B8CCE4" w:themeFill="accent1" w:themeFillTint="66"/>
          </w:tcPr>
          <w:p w:rsidR="00BA273E" w:rsidRPr="00E84B6B" w:rsidRDefault="00BA273E" w:rsidP="00E84B6B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E84B6B">
              <w:rPr>
                <w:rFonts w:asciiTheme="minorHAnsi" w:hAnsiTheme="minorHAnsi" w:cstheme="minorHAnsi"/>
                <w:b/>
              </w:rPr>
              <w:t xml:space="preserve">Meno a priezvisko, titul zástupcu </w:t>
            </w:r>
            <w:r w:rsidR="00E84B6B" w:rsidRPr="00E84B6B">
              <w:rPr>
                <w:rFonts w:asciiTheme="minorHAnsi" w:hAnsiTheme="minorHAnsi" w:cstheme="minorHAnsi"/>
                <w:b/>
                <w:highlight w:val="lightGray"/>
              </w:rPr>
              <w:t>RO/</w:t>
            </w:r>
            <w:r w:rsidRPr="00E84B6B">
              <w:rPr>
                <w:rFonts w:asciiTheme="minorHAnsi" w:hAnsiTheme="minorHAnsi" w:cstheme="minorHAnsi"/>
                <w:b/>
                <w:highlight w:val="lightGray"/>
              </w:rPr>
              <w:t>SO</w:t>
            </w:r>
          </w:p>
        </w:tc>
        <w:tc>
          <w:tcPr>
            <w:tcW w:w="4838" w:type="dxa"/>
          </w:tcPr>
          <w:p w:rsidR="00BA273E" w:rsidRPr="00E84B6B" w:rsidRDefault="00BA273E" w:rsidP="006C5189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BA273E" w:rsidRPr="00E84B6B" w:rsidTr="00E84B6B">
        <w:trPr>
          <w:trHeight w:val="311"/>
        </w:trPr>
        <w:tc>
          <w:tcPr>
            <w:tcW w:w="4361" w:type="dxa"/>
            <w:shd w:val="clear" w:color="auto" w:fill="B8CCE4" w:themeFill="accent1" w:themeFillTint="66"/>
          </w:tcPr>
          <w:p w:rsidR="00BA273E" w:rsidRPr="00E84B6B" w:rsidRDefault="00BA273E" w:rsidP="00E84B6B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E84B6B">
              <w:rPr>
                <w:rFonts w:asciiTheme="minorHAnsi" w:hAnsiTheme="minorHAnsi" w:cstheme="minorHAnsi"/>
                <w:b/>
              </w:rPr>
              <w:t xml:space="preserve">Podpis zástupcu </w:t>
            </w:r>
            <w:r w:rsidR="00E84B6B" w:rsidRPr="00E84B6B">
              <w:rPr>
                <w:rFonts w:asciiTheme="minorHAnsi" w:hAnsiTheme="minorHAnsi" w:cstheme="minorHAnsi"/>
                <w:b/>
                <w:highlight w:val="lightGray"/>
              </w:rPr>
              <w:t>RO/</w:t>
            </w:r>
            <w:r w:rsidRPr="00E84B6B">
              <w:rPr>
                <w:rFonts w:asciiTheme="minorHAnsi" w:hAnsiTheme="minorHAnsi" w:cstheme="minorHAnsi"/>
                <w:b/>
                <w:highlight w:val="lightGray"/>
              </w:rPr>
              <w:t>SO</w:t>
            </w:r>
          </w:p>
        </w:tc>
        <w:tc>
          <w:tcPr>
            <w:tcW w:w="4838" w:type="dxa"/>
          </w:tcPr>
          <w:p w:rsidR="00BA273E" w:rsidRPr="00E84B6B" w:rsidRDefault="00BA273E" w:rsidP="006C5189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BA273E" w:rsidRPr="00E84B6B" w:rsidTr="00E84B6B">
        <w:trPr>
          <w:trHeight w:val="311"/>
        </w:trPr>
        <w:tc>
          <w:tcPr>
            <w:tcW w:w="4361" w:type="dxa"/>
            <w:shd w:val="clear" w:color="auto" w:fill="B8CCE4" w:themeFill="accent1" w:themeFillTint="66"/>
          </w:tcPr>
          <w:p w:rsidR="00BA273E" w:rsidRPr="00E84B6B" w:rsidRDefault="00BA273E" w:rsidP="00E84B6B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E84B6B">
              <w:rPr>
                <w:rFonts w:asciiTheme="minorHAnsi" w:hAnsiTheme="minorHAnsi" w:cstheme="minorHAnsi"/>
                <w:b/>
              </w:rPr>
              <w:t xml:space="preserve">Dátum vykonania poučenia </w:t>
            </w:r>
          </w:p>
        </w:tc>
        <w:tc>
          <w:tcPr>
            <w:tcW w:w="4838" w:type="dxa"/>
          </w:tcPr>
          <w:p w:rsidR="00BA273E" w:rsidRPr="00E84B6B" w:rsidRDefault="00BA273E" w:rsidP="006C5189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05140C" w:rsidRPr="00E84B6B" w:rsidRDefault="0005140C">
      <w:pPr>
        <w:rPr>
          <w:rFonts w:asciiTheme="minorHAnsi" w:hAnsiTheme="minorHAnsi" w:cstheme="minorHAnsi"/>
          <w:sz w:val="22"/>
        </w:rPr>
      </w:pPr>
    </w:p>
    <w:sectPr w:rsidR="0005140C" w:rsidRPr="00E84B6B" w:rsidSect="000404B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8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A0D" w:rsidRDefault="009F4A0D" w:rsidP="00ED3D7F">
      <w:pPr>
        <w:spacing w:after="0" w:line="240" w:lineRule="auto"/>
      </w:pPr>
      <w:r>
        <w:separator/>
      </w:r>
    </w:p>
  </w:endnote>
  <w:endnote w:type="continuationSeparator" w:id="0">
    <w:p w:rsidR="009F4A0D" w:rsidRDefault="009F4A0D" w:rsidP="00ED3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1A7" w:rsidRDefault="003241A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19D" w:rsidRPr="0039719D" w:rsidRDefault="0039719D">
    <w:pPr>
      <w:pStyle w:val="Pta"/>
      <w:rPr>
        <w:rFonts w:ascii="Arial" w:hAnsi="Arial" w:cs="Arial"/>
        <w:sz w:val="16"/>
        <w:szCs w:val="16"/>
      </w:rPr>
    </w:pPr>
    <w:r w:rsidRPr="0039719D">
      <w:rPr>
        <w:rFonts w:ascii="Arial" w:hAnsi="Arial" w:cs="Arial"/>
        <w:sz w:val="16"/>
        <w:szCs w:val="16"/>
      </w:rPr>
      <w:t xml:space="preserve">Príručka pre odborných hodnotiteľov IROP, verzia </w:t>
    </w:r>
    <w:r w:rsidR="00271B74">
      <w:rPr>
        <w:rFonts w:ascii="Arial" w:hAnsi="Arial" w:cs="Arial"/>
        <w:sz w:val="16"/>
        <w:szCs w:val="16"/>
      </w:rPr>
      <w:t>10</w:t>
    </w:r>
    <w:ins w:id="0" w:author="OM" w:date="2020-02-24T10:15:00Z">
      <w:r w:rsidR="003241A7">
        <w:rPr>
          <w:rFonts w:ascii="Arial" w:hAnsi="Arial" w:cs="Arial"/>
          <w:sz w:val="16"/>
          <w:szCs w:val="16"/>
        </w:rPr>
        <w:t>.1</w:t>
      </w:r>
    </w:ins>
    <w:bookmarkStart w:id="1" w:name="_GoBack"/>
    <w:bookmarkEnd w:id="1"/>
  </w:p>
  <w:p w:rsidR="0039719D" w:rsidRDefault="0039719D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19D" w:rsidRPr="0039719D" w:rsidRDefault="0039719D">
    <w:pPr>
      <w:pStyle w:val="Pta"/>
      <w:rPr>
        <w:rFonts w:ascii="Arial" w:hAnsi="Arial" w:cs="Arial"/>
        <w:sz w:val="16"/>
        <w:szCs w:val="16"/>
      </w:rPr>
    </w:pPr>
    <w:r w:rsidRPr="0039719D">
      <w:rPr>
        <w:rFonts w:ascii="Arial" w:hAnsi="Arial" w:cs="Arial"/>
        <w:sz w:val="16"/>
        <w:szCs w:val="16"/>
      </w:rPr>
      <w:t xml:space="preserve">Príručka pre odborných hodnotiteľov IROP, verzia </w:t>
    </w:r>
    <w:r w:rsidR="00271B74">
      <w:rPr>
        <w:rFonts w:ascii="Arial" w:hAnsi="Arial" w:cs="Arial"/>
        <w:sz w:val="16"/>
        <w:szCs w:val="16"/>
      </w:rPr>
      <w:t>10</w:t>
    </w:r>
    <w:ins w:id="2" w:author="OM" w:date="2020-02-24T10:15:00Z">
      <w:r w:rsidR="003241A7">
        <w:rPr>
          <w:rFonts w:ascii="Arial" w:hAnsi="Arial" w:cs="Arial"/>
          <w:sz w:val="16"/>
          <w:szCs w:val="16"/>
        </w:rPr>
        <w:t>.1</w:t>
      </w:r>
    </w:ins>
  </w:p>
  <w:p w:rsidR="000404BD" w:rsidRDefault="003241A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A0D" w:rsidRDefault="009F4A0D" w:rsidP="00ED3D7F">
      <w:pPr>
        <w:spacing w:after="0" w:line="240" w:lineRule="auto"/>
      </w:pPr>
      <w:r>
        <w:separator/>
      </w:r>
    </w:p>
  </w:footnote>
  <w:footnote w:type="continuationSeparator" w:id="0">
    <w:p w:rsidR="009F4A0D" w:rsidRDefault="009F4A0D" w:rsidP="00ED3D7F">
      <w:pPr>
        <w:spacing w:after="0" w:line="240" w:lineRule="auto"/>
      </w:pPr>
      <w:r>
        <w:continuationSeparator/>
      </w:r>
    </w:p>
  </w:footnote>
  <w:footnote w:id="1">
    <w:p w:rsidR="00BA273E" w:rsidRDefault="00BA273E">
      <w:pPr>
        <w:pStyle w:val="Textpoznmkypodiarou"/>
      </w:pPr>
      <w:r>
        <w:rPr>
          <w:rStyle w:val="Odkaznapoznmkupodiarou"/>
        </w:rPr>
        <w:footnoteRef/>
      </w:r>
      <w:r>
        <w:t xml:space="preserve"> Vo všetkých prípadoch vyberte len relevantnú možnosť.</w:t>
      </w:r>
    </w:p>
  </w:footnote>
  <w:footnote w:id="2">
    <w:p w:rsidR="00BA273E" w:rsidRPr="00906AFC" w:rsidRDefault="00BA273E" w:rsidP="00BA273E">
      <w:pPr>
        <w:pStyle w:val="Textpoznmkypodiarou"/>
        <w:jc w:val="both"/>
        <w:rPr>
          <w:rFonts w:cs="Times New Roman"/>
        </w:rPr>
      </w:pPr>
      <w:r w:rsidRPr="00D514A5">
        <w:rPr>
          <w:rStyle w:val="Odkaznapoznmkupodiarou"/>
          <w:rFonts w:ascii="Times New Roman" w:hAnsi="Times New Roman" w:cs="Times New Roman"/>
        </w:rPr>
        <w:footnoteRef/>
      </w:r>
      <w:r w:rsidRPr="00D514A5">
        <w:rPr>
          <w:rFonts w:ascii="Times New Roman" w:hAnsi="Times New Roman" w:cs="Times New Roman"/>
        </w:rPr>
        <w:t xml:space="preserve"> </w:t>
      </w:r>
      <w:r w:rsidRPr="00906AFC">
        <w:rPr>
          <w:rFonts w:cs="Times New Roman"/>
        </w:rPr>
        <w:t xml:space="preserve">V prípade nepodpísania </w:t>
      </w:r>
      <w:r w:rsidRPr="00906AFC">
        <w:rPr>
          <w:rFonts w:cs="Times New Roman"/>
          <w:i/>
        </w:rPr>
        <w:t>Čestného vyhlásenia o nestrannosti, zachovaní dôvernosti informácií a vylúčení konfliktu záujmov</w:t>
      </w:r>
      <w:r w:rsidRPr="00906AFC">
        <w:rPr>
          <w:rFonts w:cs="Times New Roman"/>
        </w:rPr>
        <w:t xml:space="preserve"> nie je možná účasť zástupcu partnera na procese odborného hodnotenia.</w:t>
      </w:r>
    </w:p>
  </w:footnote>
  <w:footnote w:id="3">
    <w:p w:rsidR="00BA273E" w:rsidRPr="00906AFC" w:rsidRDefault="00BA273E" w:rsidP="00BA273E">
      <w:pPr>
        <w:pStyle w:val="Textpoznmkypodiarou"/>
        <w:jc w:val="both"/>
        <w:rPr>
          <w:rFonts w:cs="Times New Roman"/>
        </w:rPr>
      </w:pPr>
      <w:r w:rsidRPr="00906AFC">
        <w:rPr>
          <w:rStyle w:val="Odkaznapoznmkupodiarou"/>
          <w:rFonts w:cs="Times New Roman"/>
        </w:rPr>
        <w:footnoteRef/>
      </w:r>
      <w:r w:rsidRPr="00906AFC">
        <w:rPr>
          <w:rFonts w:cs="Times New Roman"/>
        </w:rPr>
        <w:t xml:space="preserve"> </w:t>
      </w:r>
      <w:r w:rsidRPr="00906AFC">
        <w:rPr>
          <w:rFonts w:cs="Times New Roman"/>
        </w:rPr>
        <w:t xml:space="preserve">V prípade, ak zástupca partnera oznámi </w:t>
      </w:r>
      <w:r w:rsidR="00E84B6B" w:rsidRPr="00906AFC">
        <w:rPr>
          <w:rFonts w:cs="Times New Roman"/>
        </w:rPr>
        <w:t>RO/</w:t>
      </w:r>
      <w:r w:rsidRPr="00906AFC">
        <w:rPr>
          <w:rFonts w:cs="Times New Roman"/>
        </w:rPr>
        <w:t>SO, že sa nachádza v konflikte záujmov, jeho účasť na procese odborného hodnotenia nie je možná.</w:t>
      </w:r>
    </w:p>
  </w:footnote>
  <w:footnote w:id="4">
    <w:p w:rsidR="00BA273E" w:rsidRPr="005A4EBB" w:rsidRDefault="00BA273E" w:rsidP="00BA273E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906AFC">
        <w:rPr>
          <w:rStyle w:val="Odkaznapoznmkupodiarou"/>
          <w:rFonts w:cs="Times New Roman"/>
        </w:rPr>
        <w:footnoteRef/>
      </w:r>
      <w:r w:rsidRPr="00906AFC">
        <w:rPr>
          <w:rFonts w:cs="Times New Roman"/>
        </w:rPr>
        <w:t xml:space="preserve"> </w:t>
      </w:r>
      <w:r w:rsidRPr="00906AFC">
        <w:rPr>
          <w:rFonts w:cs="Times New Roman"/>
        </w:rPr>
        <w:t>T. j., ak má zástupca partnera odôvodnené podozrenie, že pravidlá výkonu odborného hodnotenia nie sú dodržiavané tak, ako sa s nimi oboznámil pred svojou účasťou na procese odborného hodnotenia.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1A7" w:rsidRDefault="003241A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1A7" w:rsidRDefault="003241A7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ACA" w:rsidRDefault="00D120E0" w:rsidP="009329CF">
    <w:pPr>
      <w:pStyle w:val="Hlavika"/>
      <w:ind w:left="-426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14605</wp:posOffset>
          </wp:positionH>
          <wp:positionV relativeFrom="paragraph">
            <wp:posOffset>74295</wp:posOffset>
          </wp:positionV>
          <wp:extent cx="561975" cy="466725"/>
          <wp:effectExtent l="19050" t="0" r="9525" b="0"/>
          <wp:wrapTight wrapText="bothSides">
            <wp:wrapPolygon edited="0">
              <wp:start x="2197" y="0"/>
              <wp:lineTo x="3661" y="14106"/>
              <wp:lineTo x="-732" y="14106"/>
              <wp:lineTo x="-732" y="19396"/>
              <wp:lineTo x="5125" y="21159"/>
              <wp:lineTo x="16841" y="21159"/>
              <wp:lineTo x="21966" y="19396"/>
              <wp:lineTo x="21966" y="14106"/>
              <wp:lineTo x="18305" y="14106"/>
              <wp:lineTo x="20502" y="9698"/>
              <wp:lineTo x="19769" y="0"/>
              <wp:lineTo x="2197" y="0"/>
            </wp:wrapPolygon>
          </wp:wrapTight>
          <wp:docPr id="12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4167505</wp:posOffset>
          </wp:positionH>
          <wp:positionV relativeFrom="paragraph">
            <wp:posOffset>26670</wp:posOffset>
          </wp:positionV>
          <wp:extent cx="1638300" cy="457200"/>
          <wp:effectExtent l="19050" t="0" r="0" b="0"/>
          <wp:wrapTight wrapText="bothSides">
            <wp:wrapPolygon edited="0">
              <wp:start x="-251" y="0"/>
              <wp:lineTo x="-251" y="20700"/>
              <wp:lineTo x="21600" y="20700"/>
              <wp:lineTo x="21600" y="0"/>
              <wp:lineTo x="-251" y="0"/>
            </wp:wrapPolygon>
          </wp:wrapTight>
          <wp:docPr id="11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22748" w:rsidRPr="009329CF"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1969135</wp:posOffset>
          </wp:positionH>
          <wp:positionV relativeFrom="paragraph">
            <wp:posOffset>-68580</wp:posOffset>
          </wp:positionV>
          <wp:extent cx="1228725" cy="755015"/>
          <wp:effectExtent l="19050" t="0" r="9525" b="0"/>
          <wp:wrapNone/>
          <wp:docPr id="10" name="Picture 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755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9329CF" w:rsidRDefault="003241A7" w:rsidP="009329CF">
    <w:pPr>
      <w:pStyle w:val="Hlavika"/>
      <w:ind w:left="-42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3A161E"/>
    <w:multiLevelType w:val="hybridMultilevel"/>
    <w:tmpl w:val="6CF8C8F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1840CC"/>
    <w:multiLevelType w:val="hybridMultilevel"/>
    <w:tmpl w:val="0C72D30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">
    <w15:presenceInfo w15:providerId="None" w15:userId="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3D7F"/>
    <w:rsid w:val="0005140C"/>
    <w:rsid w:val="0007593E"/>
    <w:rsid w:val="0012457A"/>
    <w:rsid w:val="00204880"/>
    <w:rsid w:val="00271B74"/>
    <w:rsid w:val="003241A7"/>
    <w:rsid w:val="0039719D"/>
    <w:rsid w:val="004B24FA"/>
    <w:rsid w:val="004D29A2"/>
    <w:rsid w:val="00542E1A"/>
    <w:rsid w:val="00757C1C"/>
    <w:rsid w:val="00765CE7"/>
    <w:rsid w:val="007F39A2"/>
    <w:rsid w:val="00906AFC"/>
    <w:rsid w:val="00982B52"/>
    <w:rsid w:val="009F4A0D"/>
    <w:rsid w:val="00B27C44"/>
    <w:rsid w:val="00B6222E"/>
    <w:rsid w:val="00BA273E"/>
    <w:rsid w:val="00BE7B4B"/>
    <w:rsid w:val="00C17E88"/>
    <w:rsid w:val="00C7784A"/>
    <w:rsid w:val="00CD378B"/>
    <w:rsid w:val="00D120E0"/>
    <w:rsid w:val="00D33B32"/>
    <w:rsid w:val="00E84B6B"/>
    <w:rsid w:val="00ED3D7F"/>
    <w:rsid w:val="00F22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F1A9E2"/>
  <w15:docId w15:val="{FCBA1D92-A682-4AB6-AC07-CBBFD9766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D3D7F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ED3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D3D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D3D7F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D3D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D3D7F"/>
    <w:rPr>
      <w:rFonts w:ascii="Times New Roman" w:eastAsiaTheme="minorEastAsia" w:hAnsi="Times New Roman"/>
      <w:sz w:val="24"/>
      <w:lang w:eastAsia="sk-SK"/>
    </w:rPr>
  </w:style>
  <w:style w:type="paragraph" w:styleId="Odsekzoznamu">
    <w:name w:val="List Paragraph"/>
    <w:basedOn w:val="Normlny"/>
    <w:uiPriority w:val="34"/>
    <w:qFormat/>
    <w:rsid w:val="00BA273E"/>
    <w:pPr>
      <w:spacing w:after="160" w:line="259" w:lineRule="auto"/>
      <w:ind w:left="720"/>
      <w:contextualSpacing/>
    </w:pPr>
    <w:rPr>
      <w:rFonts w:asciiTheme="minorHAnsi" w:eastAsiaTheme="minorHAnsi" w:hAnsiTheme="minorHAnsi"/>
      <w:sz w:val="22"/>
      <w:lang w:eastAsia="en-US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A273E"/>
    <w:pPr>
      <w:spacing w:after="0" w:line="240" w:lineRule="auto"/>
    </w:pPr>
    <w:rPr>
      <w:rFonts w:asciiTheme="minorHAnsi" w:eastAsiaTheme="minorHAnsi" w:hAnsiTheme="minorHAnsi"/>
      <w:sz w:val="20"/>
      <w:szCs w:val="20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BA273E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BA273E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BA273E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97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9719D"/>
    <w:rPr>
      <w:rFonts w:ascii="Tahoma" w:eastAsiaTheme="minorEastAsia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lnomocnenec_ros@minv.sk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CE3120-035D-49F6-A363-763944932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Renca</dc:creator>
  <cp:lastModifiedBy>OM</cp:lastModifiedBy>
  <cp:revision>22</cp:revision>
  <cp:lastPrinted>2017-11-27T08:03:00Z</cp:lastPrinted>
  <dcterms:created xsi:type="dcterms:W3CDTF">2016-12-31T08:53:00Z</dcterms:created>
  <dcterms:modified xsi:type="dcterms:W3CDTF">2020-02-24T09:15:00Z</dcterms:modified>
</cp:coreProperties>
</file>